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comments.xml" ContentType="application/vnd.openxmlformats-officedocument.wordprocessingml.comments+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96BE8" w:rsidRPr="00BA43D8" w:rsidRDefault="00496BE8" w:rsidP="00DD7A66">
      <w:pPr>
        <w:spacing w:after="0"/>
        <w:outlineLvl w:val="0"/>
        <w:rPr>
          <w:rFonts w:ascii="Cambria" w:hAnsi="Cambria"/>
          <w:sz w:val="24"/>
        </w:rPr>
      </w:pPr>
      <w:r w:rsidRPr="00BA43D8">
        <w:rPr>
          <w:rFonts w:ascii="Cambria" w:hAnsi="Cambria"/>
          <w:sz w:val="24"/>
        </w:rPr>
        <w:t>T.J. Masters</w:t>
      </w:r>
    </w:p>
    <w:p w:rsidR="00496BE8" w:rsidRPr="00BA43D8" w:rsidRDefault="00496BE8" w:rsidP="009D359E">
      <w:pPr>
        <w:spacing w:after="0"/>
        <w:rPr>
          <w:rFonts w:ascii="Cambria" w:hAnsi="Cambria"/>
          <w:sz w:val="24"/>
        </w:rPr>
      </w:pPr>
      <w:r w:rsidRPr="00BA43D8">
        <w:rPr>
          <w:rFonts w:ascii="Cambria" w:hAnsi="Cambria"/>
          <w:sz w:val="24"/>
        </w:rPr>
        <w:t>AP English, Period 4</w:t>
      </w:r>
    </w:p>
    <w:p w:rsidR="009D359E" w:rsidRPr="00BA43D8" w:rsidRDefault="00496BE8" w:rsidP="009D359E">
      <w:pPr>
        <w:spacing w:after="0"/>
        <w:rPr>
          <w:rFonts w:ascii="Cambria" w:hAnsi="Cambria"/>
          <w:sz w:val="24"/>
        </w:rPr>
      </w:pPr>
      <w:r w:rsidRPr="00BA43D8">
        <w:rPr>
          <w:rFonts w:ascii="Cambria" w:hAnsi="Cambria"/>
          <w:sz w:val="24"/>
        </w:rPr>
        <w:t>Gender Essay</w:t>
      </w:r>
    </w:p>
    <w:p w:rsidR="009D359E" w:rsidRPr="00BA43D8" w:rsidRDefault="009D359E" w:rsidP="009D359E">
      <w:pPr>
        <w:spacing w:after="0"/>
        <w:rPr>
          <w:rFonts w:ascii="Cambria" w:hAnsi="Cambria"/>
          <w:sz w:val="24"/>
        </w:rPr>
      </w:pPr>
      <w:commentRangeStart w:id="0"/>
      <w:r w:rsidRPr="00BA43D8">
        <w:rPr>
          <w:rFonts w:ascii="Cambria" w:hAnsi="Cambria"/>
          <w:sz w:val="24"/>
        </w:rPr>
        <w:t>April 20, 2009</w:t>
      </w:r>
      <w:commentRangeEnd w:id="0"/>
      <w:r w:rsidR="000E22DD">
        <w:rPr>
          <w:rStyle w:val="CommentReference"/>
        </w:rPr>
        <w:commentReference w:id="0"/>
      </w:r>
    </w:p>
    <w:p w:rsidR="00496BE8" w:rsidRPr="00BA43D8" w:rsidRDefault="00496BE8" w:rsidP="009D359E">
      <w:pPr>
        <w:spacing w:after="0"/>
        <w:rPr>
          <w:rFonts w:ascii="Cambria" w:hAnsi="Cambria"/>
          <w:sz w:val="24"/>
        </w:rPr>
      </w:pPr>
    </w:p>
    <w:p w:rsidR="009D359E" w:rsidRPr="00BA43D8" w:rsidRDefault="0026662C" w:rsidP="00DD7A66">
      <w:pPr>
        <w:spacing w:after="0"/>
        <w:jc w:val="center"/>
        <w:outlineLvl w:val="0"/>
        <w:rPr>
          <w:rFonts w:ascii="Cambria" w:hAnsi="Cambria"/>
          <w:sz w:val="24"/>
        </w:rPr>
      </w:pPr>
      <w:r>
        <w:rPr>
          <w:rFonts w:ascii="Cambria" w:hAnsi="Cambria"/>
          <w:sz w:val="24"/>
        </w:rPr>
        <w:t>How T</w:t>
      </w:r>
      <w:r w:rsidR="00F304DD" w:rsidRPr="00BA43D8">
        <w:rPr>
          <w:rFonts w:ascii="Cambria" w:hAnsi="Cambria"/>
          <w:sz w:val="24"/>
        </w:rPr>
        <w:t xml:space="preserve">o </w:t>
      </w:r>
      <w:r w:rsidR="00903F0A" w:rsidRPr="00BA43D8">
        <w:rPr>
          <w:rFonts w:ascii="Cambria" w:hAnsi="Cambria"/>
          <w:sz w:val="24"/>
        </w:rPr>
        <w:t>Drive</w:t>
      </w:r>
      <w:r w:rsidR="00F304DD" w:rsidRPr="00BA43D8">
        <w:rPr>
          <w:rFonts w:ascii="Cambria" w:hAnsi="Cambria"/>
          <w:sz w:val="24"/>
        </w:rPr>
        <w:t xml:space="preserve"> With Your Knee</w:t>
      </w:r>
      <w:r w:rsidR="001742D4">
        <w:rPr>
          <w:rFonts w:ascii="Cambria" w:hAnsi="Cambria"/>
          <w:sz w:val="24"/>
        </w:rPr>
        <w:t>s</w:t>
      </w:r>
    </w:p>
    <w:p w:rsidR="00F304DD" w:rsidRPr="00BA43D8" w:rsidRDefault="00F304DD" w:rsidP="009D359E">
      <w:pPr>
        <w:spacing w:after="0"/>
        <w:jc w:val="center"/>
        <w:rPr>
          <w:rFonts w:ascii="Cambria" w:hAnsi="Cambria"/>
          <w:sz w:val="24"/>
        </w:rPr>
      </w:pPr>
    </w:p>
    <w:p w:rsidR="00135414" w:rsidRPr="00BA43D8" w:rsidRDefault="006251A0" w:rsidP="009D359E">
      <w:pPr>
        <w:spacing w:after="0" w:line="480" w:lineRule="auto"/>
        <w:ind w:firstLine="720"/>
        <w:rPr>
          <w:rFonts w:ascii="Cambria" w:hAnsi="Cambria"/>
          <w:sz w:val="24"/>
        </w:rPr>
      </w:pPr>
      <w:r w:rsidRPr="00BA43D8">
        <w:rPr>
          <w:rFonts w:ascii="Cambria" w:hAnsi="Cambria"/>
          <w:sz w:val="24"/>
        </w:rPr>
        <w:t xml:space="preserve">Heaven forbid she ever </w:t>
      </w:r>
      <w:r w:rsidRPr="00BA43D8">
        <w:rPr>
          <w:rFonts w:ascii="Cambria" w:hAnsi="Cambria"/>
          <w:i/>
          <w:sz w:val="24"/>
        </w:rPr>
        <w:t xml:space="preserve">just </w:t>
      </w:r>
      <w:r w:rsidR="00903F0A" w:rsidRPr="00BA43D8">
        <w:rPr>
          <w:rFonts w:ascii="Cambria" w:hAnsi="Cambria"/>
          <w:sz w:val="24"/>
        </w:rPr>
        <w:t>drive.  As a child, e</w:t>
      </w:r>
      <w:r w:rsidRPr="00BA43D8">
        <w:rPr>
          <w:rFonts w:ascii="Cambria" w:hAnsi="Cambria"/>
          <w:sz w:val="24"/>
        </w:rPr>
        <w:t xml:space="preserve">very time I had the honor to sit in the coveted front seat </w:t>
      </w:r>
      <w:r w:rsidR="00903F0A" w:rsidRPr="00BA43D8">
        <w:rPr>
          <w:rFonts w:ascii="Cambria" w:hAnsi="Cambria"/>
          <w:sz w:val="24"/>
        </w:rPr>
        <w:t>of</w:t>
      </w:r>
      <w:r w:rsidRPr="00BA43D8">
        <w:rPr>
          <w:rFonts w:ascii="Cambria" w:hAnsi="Cambria"/>
          <w:sz w:val="24"/>
        </w:rPr>
        <w:t xml:space="preserve"> the car, I </w:t>
      </w:r>
      <w:commentRangeStart w:id="1"/>
      <w:del w:id="2" w:author=" " w:date="2009-04-27T22:05:00Z">
        <w:r w:rsidRPr="00BA43D8" w:rsidDel="008214E8">
          <w:rPr>
            <w:rFonts w:ascii="Cambria" w:hAnsi="Cambria"/>
            <w:sz w:val="24"/>
          </w:rPr>
          <w:delText>would look</w:delText>
        </w:r>
      </w:del>
      <w:ins w:id="3" w:author=" " w:date="2009-04-27T22:05:00Z">
        <w:r w:rsidR="008214E8">
          <w:rPr>
            <w:rFonts w:ascii="Cambria" w:hAnsi="Cambria"/>
            <w:sz w:val="24"/>
          </w:rPr>
          <w:t>looked</w:t>
        </w:r>
      </w:ins>
      <w:r w:rsidRPr="00BA43D8">
        <w:rPr>
          <w:rFonts w:ascii="Cambria" w:hAnsi="Cambria"/>
          <w:sz w:val="24"/>
        </w:rPr>
        <w:t xml:space="preserve"> </w:t>
      </w:r>
      <w:commentRangeEnd w:id="1"/>
      <w:r w:rsidR="008214E8">
        <w:rPr>
          <w:rStyle w:val="CommentReference"/>
        </w:rPr>
        <w:commentReference w:id="1"/>
      </w:r>
      <w:r w:rsidRPr="00BA43D8">
        <w:rPr>
          <w:rFonts w:ascii="Cambria" w:hAnsi="Cambria"/>
          <w:sz w:val="24"/>
        </w:rPr>
        <w:t xml:space="preserve">over at my mother in awe as she </w:t>
      </w:r>
      <w:del w:id="4" w:author=" " w:date="2009-04-27T22:05:00Z">
        <w:r w:rsidRPr="00BA43D8" w:rsidDel="008214E8">
          <w:rPr>
            <w:rFonts w:ascii="Cambria" w:hAnsi="Cambria"/>
            <w:sz w:val="24"/>
          </w:rPr>
          <w:delText>would be steering</w:delText>
        </w:r>
        <w:r w:rsidR="00F304DD" w:rsidRPr="00BA43D8" w:rsidDel="008214E8">
          <w:rPr>
            <w:rFonts w:ascii="Cambria" w:hAnsi="Cambria"/>
            <w:sz w:val="24"/>
          </w:rPr>
          <w:delText xml:space="preserve"> </w:delText>
        </w:r>
      </w:del>
      <w:ins w:id="5" w:author=" " w:date="2009-04-27T22:05:00Z">
        <w:r w:rsidR="008214E8">
          <w:rPr>
            <w:rFonts w:ascii="Cambria" w:hAnsi="Cambria"/>
            <w:sz w:val="24"/>
          </w:rPr>
          <w:t>steered</w:t>
        </w:r>
        <w:r w:rsidR="008214E8" w:rsidRPr="00BA43D8">
          <w:rPr>
            <w:rFonts w:ascii="Cambria" w:hAnsi="Cambria"/>
            <w:sz w:val="24"/>
          </w:rPr>
          <w:t xml:space="preserve"> </w:t>
        </w:r>
      </w:ins>
      <w:r w:rsidR="00F304DD" w:rsidRPr="00BA43D8">
        <w:rPr>
          <w:rFonts w:ascii="Cambria" w:hAnsi="Cambria"/>
          <w:sz w:val="24"/>
        </w:rPr>
        <w:t xml:space="preserve">with her knee, </w:t>
      </w:r>
      <w:del w:id="6" w:author=" " w:date="2009-04-27T22:05:00Z">
        <w:r w:rsidR="00F304DD" w:rsidRPr="00BA43D8" w:rsidDel="008214E8">
          <w:rPr>
            <w:rFonts w:ascii="Cambria" w:hAnsi="Cambria"/>
            <w:sz w:val="24"/>
          </w:rPr>
          <w:delText xml:space="preserve">applying </w:delText>
        </w:r>
      </w:del>
      <w:ins w:id="7" w:author=" " w:date="2009-04-27T22:05:00Z">
        <w:r w:rsidR="008214E8">
          <w:rPr>
            <w:rFonts w:ascii="Cambria" w:hAnsi="Cambria"/>
            <w:sz w:val="24"/>
          </w:rPr>
          <w:t>applied</w:t>
        </w:r>
        <w:r w:rsidR="008214E8" w:rsidRPr="00BA43D8">
          <w:rPr>
            <w:rFonts w:ascii="Cambria" w:hAnsi="Cambria"/>
            <w:sz w:val="24"/>
          </w:rPr>
          <w:t xml:space="preserve"> </w:t>
        </w:r>
      </w:ins>
      <w:r w:rsidR="00F304DD" w:rsidRPr="00BA43D8">
        <w:rPr>
          <w:rFonts w:ascii="Cambria" w:hAnsi="Cambria"/>
          <w:sz w:val="24"/>
        </w:rPr>
        <w:t xml:space="preserve">makeup in </w:t>
      </w:r>
      <w:r w:rsidRPr="00BA43D8">
        <w:rPr>
          <w:rFonts w:ascii="Cambria" w:hAnsi="Cambria"/>
          <w:sz w:val="24"/>
        </w:rPr>
        <w:t xml:space="preserve">the vanity mirror, </w:t>
      </w:r>
      <w:del w:id="8" w:author=" " w:date="2009-04-27T22:05:00Z">
        <w:r w:rsidRPr="00BA43D8" w:rsidDel="008214E8">
          <w:rPr>
            <w:rFonts w:ascii="Cambria" w:hAnsi="Cambria"/>
            <w:sz w:val="24"/>
          </w:rPr>
          <w:delText xml:space="preserve">talking </w:delText>
        </w:r>
      </w:del>
      <w:ins w:id="9" w:author=" " w:date="2009-04-27T22:05:00Z">
        <w:r w:rsidR="008214E8">
          <w:rPr>
            <w:rFonts w:ascii="Cambria" w:hAnsi="Cambria"/>
            <w:sz w:val="24"/>
          </w:rPr>
          <w:t>talked</w:t>
        </w:r>
        <w:r w:rsidR="008214E8" w:rsidRPr="00BA43D8">
          <w:rPr>
            <w:rFonts w:ascii="Cambria" w:hAnsi="Cambria"/>
            <w:sz w:val="24"/>
          </w:rPr>
          <w:t xml:space="preserve"> </w:t>
        </w:r>
      </w:ins>
      <w:r w:rsidRPr="00BA43D8">
        <w:rPr>
          <w:rFonts w:ascii="Cambria" w:hAnsi="Cambria"/>
          <w:sz w:val="24"/>
        </w:rPr>
        <w:t xml:space="preserve">on her cell phone, and </w:t>
      </w:r>
      <w:del w:id="10" w:author=" " w:date="2009-04-27T22:06:00Z">
        <w:r w:rsidRPr="00BA43D8" w:rsidDel="008214E8">
          <w:rPr>
            <w:rFonts w:ascii="Cambria" w:hAnsi="Cambria"/>
            <w:sz w:val="24"/>
          </w:rPr>
          <w:delText xml:space="preserve">abating </w:delText>
        </w:r>
      </w:del>
      <w:ins w:id="11" w:author=" " w:date="2009-04-27T22:06:00Z">
        <w:r w:rsidR="008214E8">
          <w:rPr>
            <w:rFonts w:ascii="Cambria" w:hAnsi="Cambria"/>
            <w:sz w:val="24"/>
          </w:rPr>
          <w:t>abated</w:t>
        </w:r>
        <w:r w:rsidR="008214E8" w:rsidRPr="00BA43D8">
          <w:rPr>
            <w:rFonts w:ascii="Cambria" w:hAnsi="Cambria"/>
            <w:sz w:val="24"/>
          </w:rPr>
          <w:t xml:space="preserve"> </w:t>
        </w:r>
      </w:ins>
      <w:r w:rsidRPr="00BA43D8">
        <w:rPr>
          <w:rFonts w:ascii="Cambria" w:hAnsi="Cambria"/>
          <w:sz w:val="24"/>
        </w:rPr>
        <w:t xml:space="preserve">the earth shattering conflict of whose side is who’s in the back seat.  Miraculously, she managed to keep the car on the road, and we </w:t>
      </w:r>
      <w:del w:id="12" w:author=" " w:date="2009-04-27T22:06:00Z">
        <w:r w:rsidRPr="00BA43D8" w:rsidDel="008214E8">
          <w:rPr>
            <w:rFonts w:ascii="Cambria" w:hAnsi="Cambria"/>
            <w:sz w:val="24"/>
          </w:rPr>
          <w:delText xml:space="preserve">would </w:delText>
        </w:r>
      </w:del>
      <w:r w:rsidRPr="00BA43D8">
        <w:rPr>
          <w:rFonts w:ascii="Cambria" w:hAnsi="Cambria"/>
          <w:sz w:val="24"/>
        </w:rPr>
        <w:t>always reach</w:t>
      </w:r>
      <w:ins w:id="13" w:author=" " w:date="2009-04-27T22:06:00Z">
        <w:r w:rsidR="008214E8">
          <w:rPr>
            <w:rFonts w:ascii="Cambria" w:hAnsi="Cambria"/>
            <w:sz w:val="24"/>
          </w:rPr>
          <w:t>ed</w:t>
        </w:r>
      </w:ins>
      <w:r w:rsidRPr="00BA43D8">
        <w:rPr>
          <w:rFonts w:ascii="Cambria" w:hAnsi="Cambria"/>
          <w:sz w:val="24"/>
        </w:rPr>
        <w:t xml:space="preserve"> our destinati</w:t>
      </w:r>
      <w:r w:rsidR="00F304DD" w:rsidRPr="00BA43D8">
        <w:rPr>
          <w:rFonts w:ascii="Cambria" w:hAnsi="Cambria"/>
          <w:sz w:val="24"/>
        </w:rPr>
        <w:t xml:space="preserve">on without a scratch.  I couldn’t wait until I got freedom in the form of a laminated card so I could complete every task under the sun </w:t>
      </w:r>
      <w:r w:rsidR="00F304DD" w:rsidRPr="00BA43D8">
        <w:rPr>
          <w:rFonts w:ascii="Cambria" w:hAnsi="Cambria"/>
          <w:i/>
          <w:sz w:val="24"/>
        </w:rPr>
        <w:t xml:space="preserve">and </w:t>
      </w:r>
      <w:r w:rsidR="00F304DD" w:rsidRPr="00BA43D8">
        <w:rPr>
          <w:rFonts w:ascii="Cambria" w:hAnsi="Cambria"/>
          <w:sz w:val="24"/>
        </w:rPr>
        <w:t>still get</w:t>
      </w:r>
      <w:r w:rsidR="00501C98" w:rsidRPr="00BA43D8">
        <w:rPr>
          <w:rFonts w:ascii="Cambria" w:hAnsi="Cambria"/>
          <w:sz w:val="24"/>
        </w:rPr>
        <w:t xml:space="preserve"> to where I need to be; if my mother, a woman, could do it, surely I would be able to do it far better</w:t>
      </w:r>
      <w:del w:id="14" w:author="Teeej Masters" w:date="2009-05-25T14:32:00Z">
        <w:r w:rsidR="00501C98" w:rsidRPr="00BA43D8" w:rsidDel="00C11FAD">
          <w:rPr>
            <w:rFonts w:ascii="Cambria" w:hAnsi="Cambria"/>
            <w:sz w:val="24"/>
          </w:rPr>
          <w:delText xml:space="preserve">! </w:delText>
        </w:r>
        <w:r w:rsidR="00F304DD" w:rsidRPr="00BA43D8" w:rsidDel="00C11FAD">
          <w:rPr>
            <w:rFonts w:ascii="Cambria" w:hAnsi="Cambria"/>
            <w:sz w:val="24"/>
          </w:rPr>
          <w:delText xml:space="preserve">  </w:delText>
        </w:r>
      </w:del>
      <w:ins w:id="15" w:author="Teeej Masters" w:date="2009-05-25T14:32:00Z">
        <w:r w:rsidR="00C11FAD">
          <w:rPr>
            <w:rFonts w:ascii="Cambria" w:hAnsi="Cambria"/>
            <w:sz w:val="24"/>
          </w:rPr>
          <w:t>..</w:t>
        </w:r>
        <w:r w:rsidR="00C11FAD" w:rsidRPr="00BA43D8">
          <w:rPr>
            <w:rFonts w:ascii="Cambria" w:hAnsi="Cambria"/>
            <w:sz w:val="24"/>
          </w:rPr>
          <w:t xml:space="preserve">  </w:t>
        </w:r>
      </w:ins>
      <w:r w:rsidR="00F304DD" w:rsidRPr="00BA43D8">
        <w:rPr>
          <w:rFonts w:ascii="Cambria" w:hAnsi="Cambria"/>
          <w:sz w:val="24"/>
        </w:rPr>
        <w:t>Much to my dismay, more than ten years later, now that I do have my license, I find myself unable to select a song on my music player without hurling the car and every passenger in it, into some grave danger.  My lack of ability to multit</w:t>
      </w:r>
      <w:r w:rsidR="00501C98" w:rsidRPr="00BA43D8">
        <w:rPr>
          <w:rFonts w:ascii="Cambria" w:hAnsi="Cambria"/>
          <w:sz w:val="24"/>
        </w:rPr>
        <w:t xml:space="preserve">ask baffled me.  Weren’t men supposed to be the superior multitaskers?  </w:t>
      </w:r>
      <w:commentRangeStart w:id="16"/>
      <w:r w:rsidR="00617524">
        <w:rPr>
          <w:rFonts w:ascii="Cambria" w:hAnsi="Cambria"/>
          <w:sz w:val="24"/>
        </w:rPr>
        <w:t>I have come to find out that the</w:t>
      </w:r>
      <w:r w:rsidR="00903F0A" w:rsidRPr="00BA43D8">
        <w:rPr>
          <w:rFonts w:ascii="Cambria" w:hAnsi="Cambria"/>
          <w:sz w:val="24"/>
        </w:rPr>
        <w:t xml:space="preserve"> supposed fact that men are better at multitasking may be an utter fallacy</w:t>
      </w:r>
      <w:r w:rsidR="00501C98" w:rsidRPr="00BA43D8">
        <w:rPr>
          <w:rFonts w:ascii="Cambria" w:hAnsi="Cambria"/>
          <w:sz w:val="24"/>
        </w:rPr>
        <w:t>.</w:t>
      </w:r>
      <w:commentRangeEnd w:id="16"/>
      <w:r w:rsidR="008214E8">
        <w:rPr>
          <w:rStyle w:val="CommentReference"/>
        </w:rPr>
        <w:commentReference w:id="16"/>
      </w:r>
    </w:p>
    <w:p w:rsidR="00EA4F1F" w:rsidRPr="00BA43D8" w:rsidRDefault="000A697D" w:rsidP="009D359E">
      <w:pPr>
        <w:spacing w:after="0" w:line="480" w:lineRule="auto"/>
        <w:ind w:firstLine="720"/>
        <w:rPr>
          <w:rFonts w:ascii="Cambria" w:hAnsi="Cambria"/>
          <w:sz w:val="24"/>
        </w:rPr>
      </w:pPr>
      <w:r w:rsidRPr="00BA43D8">
        <w:rPr>
          <w:rFonts w:ascii="Cambria" w:hAnsi="Cambria"/>
          <w:sz w:val="24"/>
        </w:rPr>
        <w:t>The myth that men are more skillful at multitasking</w:t>
      </w:r>
      <w:r w:rsidR="00617524">
        <w:rPr>
          <w:rFonts w:ascii="Cambria" w:hAnsi="Cambria"/>
          <w:sz w:val="24"/>
        </w:rPr>
        <w:t xml:space="preserve"> in all likelihood</w:t>
      </w:r>
      <w:r w:rsidRPr="00BA43D8">
        <w:rPr>
          <w:rFonts w:ascii="Cambria" w:hAnsi="Cambria"/>
          <w:sz w:val="24"/>
        </w:rPr>
        <w:t xml:space="preserve"> shares its origins with most </w:t>
      </w:r>
      <w:r w:rsidR="00EA4F1F" w:rsidRPr="00BA43D8">
        <w:rPr>
          <w:rFonts w:ascii="Cambria" w:hAnsi="Cambria"/>
          <w:sz w:val="24"/>
        </w:rPr>
        <w:t>male-biased stereotypes.</w:t>
      </w:r>
      <w:r w:rsidRPr="00BA43D8">
        <w:rPr>
          <w:rFonts w:ascii="Cambria" w:hAnsi="Cambria"/>
          <w:sz w:val="24"/>
        </w:rPr>
        <w:t xml:space="preserve">  </w:t>
      </w:r>
      <w:r w:rsidR="00501C98" w:rsidRPr="00BA43D8">
        <w:rPr>
          <w:rFonts w:ascii="Cambria" w:hAnsi="Cambria"/>
          <w:sz w:val="24"/>
        </w:rPr>
        <w:t>For centuries, men have always been perc</w:t>
      </w:r>
      <w:r w:rsidR="00903F0A" w:rsidRPr="00BA43D8">
        <w:rPr>
          <w:rFonts w:ascii="Cambria" w:hAnsi="Cambria"/>
          <w:sz w:val="24"/>
        </w:rPr>
        <w:t xml:space="preserve">eived as the superior beings.  </w:t>
      </w:r>
      <w:ins w:id="17" w:author="Teeej Masters" w:date="2009-05-25T14:34:00Z">
        <w:r w:rsidR="00C11FAD" w:rsidRPr="00BA43D8">
          <w:rPr>
            <w:rFonts w:ascii="Cambria" w:hAnsi="Cambria"/>
            <w:sz w:val="24"/>
          </w:rPr>
          <w:t xml:space="preserve">Dating back to the Stone Ages, the men were always </w:t>
        </w:r>
        <w:r w:rsidR="00C11FAD">
          <w:rPr>
            <w:rFonts w:ascii="Cambria" w:hAnsi="Cambria"/>
          </w:rPr>
          <w:t>required</w:t>
        </w:r>
        <w:r w:rsidR="00C11FAD" w:rsidRPr="00BA43D8">
          <w:rPr>
            <w:rFonts w:ascii="Cambria" w:hAnsi="Cambria"/>
            <w:sz w:val="24"/>
          </w:rPr>
          <w:t xml:space="preserve"> to go out to work to</w:t>
        </w:r>
        <w:r w:rsidR="00C11FAD">
          <w:rPr>
            <w:rFonts w:ascii="Cambria" w:hAnsi="Cambria"/>
          </w:rPr>
          <w:t xml:space="preserve"> protect and support the family</w:t>
        </w:r>
        <w:r w:rsidR="00C11FAD" w:rsidRPr="00BA43D8">
          <w:rPr>
            <w:rFonts w:ascii="Cambria" w:hAnsi="Cambria"/>
            <w:sz w:val="24"/>
          </w:rPr>
          <w:t xml:space="preserve"> while the women stayed home and completed the seemingly mundane task of raising the children</w:t>
        </w:r>
      </w:ins>
      <w:del w:id="18" w:author="Teeej Masters" w:date="2009-05-25T14:33:00Z">
        <w:r w:rsidR="00903F0A" w:rsidRPr="00BA43D8" w:rsidDel="00C11FAD">
          <w:rPr>
            <w:rFonts w:ascii="Cambria" w:hAnsi="Cambria"/>
            <w:sz w:val="24"/>
          </w:rPr>
          <w:delText>Dating back to the Stone Ages, t</w:delText>
        </w:r>
        <w:r w:rsidR="00501C98" w:rsidRPr="00BA43D8" w:rsidDel="00C11FAD">
          <w:rPr>
            <w:rFonts w:ascii="Cambria" w:hAnsi="Cambria"/>
            <w:sz w:val="24"/>
          </w:rPr>
          <w:delText xml:space="preserve">he men were always </w:delText>
        </w:r>
        <w:commentRangeStart w:id="19"/>
        <w:r w:rsidR="00501C98" w:rsidRPr="00BA43D8" w:rsidDel="00C11FAD">
          <w:rPr>
            <w:rFonts w:ascii="Cambria" w:hAnsi="Cambria"/>
            <w:sz w:val="24"/>
          </w:rPr>
          <w:delText xml:space="preserve">supposed </w:delText>
        </w:r>
        <w:commentRangeEnd w:id="19"/>
        <w:r w:rsidR="008214E8" w:rsidDel="00C11FAD">
          <w:rPr>
            <w:rStyle w:val="CommentReference"/>
          </w:rPr>
          <w:commentReference w:id="19"/>
        </w:r>
        <w:r w:rsidR="00501C98" w:rsidRPr="00BA43D8" w:rsidDel="00C11FAD">
          <w:rPr>
            <w:rFonts w:ascii="Cambria" w:hAnsi="Cambria"/>
            <w:sz w:val="24"/>
          </w:rPr>
          <w:delText>to go out to work to protect and support the family</w:delText>
        </w:r>
        <w:commentRangeStart w:id="20"/>
        <w:r w:rsidR="00501C98" w:rsidRPr="00BA43D8" w:rsidDel="00C11FAD">
          <w:rPr>
            <w:rFonts w:ascii="Cambria" w:hAnsi="Cambria"/>
            <w:sz w:val="24"/>
          </w:rPr>
          <w:delText>,</w:delText>
        </w:r>
        <w:commentRangeEnd w:id="20"/>
        <w:r w:rsidR="008214E8" w:rsidDel="00C11FAD">
          <w:rPr>
            <w:rStyle w:val="CommentReference"/>
          </w:rPr>
          <w:commentReference w:id="20"/>
        </w:r>
        <w:r w:rsidR="00501C98" w:rsidRPr="00BA43D8" w:rsidDel="00C11FAD">
          <w:rPr>
            <w:rFonts w:ascii="Cambria" w:hAnsi="Cambria"/>
            <w:sz w:val="24"/>
          </w:rPr>
          <w:delText xml:space="preserve"> while the </w:delText>
        </w:r>
        <w:r w:rsidR="00903F0A" w:rsidRPr="00BA43D8" w:rsidDel="00C11FAD">
          <w:rPr>
            <w:rFonts w:ascii="Cambria" w:hAnsi="Cambria"/>
            <w:sz w:val="24"/>
          </w:rPr>
          <w:delText>women stayed home and completed</w:delText>
        </w:r>
        <w:r w:rsidR="00501C98" w:rsidRPr="00BA43D8" w:rsidDel="00C11FAD">
          <w:rPr>
            <w:rFonts w:ascii="Cambria" w:hAnsi="Cambria"/>
            <w:sz w:val="24"/>
          </w:rPr>
          <w:delText xml:space="preserve"> the seemingly mundane </w:delText>
        </w:r>
        <w:r w:rsidR="00903F0A" w:rsidRPr="00BA43D8" w:rsidDel="00C11FAD">
          <w:rPr>
            <w:rFonts w:ascii="Cambria" w:hAnsi="Cambria"/>
            <w:sz w:val="24"/>
          </w:rPr>
          <w:delText>task of</w:delText>
        </w:r>
        <w:r w:rsidR="00501C98" w:rsidRPr="00BA43D8" w:rsidDel="00C11FAD">
          <w:rPr>
            <w:rFonts w:ascii="Cambria" w:hAnsi="Cambria"/>
            <w:sz w:val="24"/>
          </w:rPr>
          <w:delText xml:space="preserve"> raising the children.</w:delText>
        </w:r>
      </w:del>
      <w:del w:id="21" w:author="Teeej Masters" w:date="2009-05-25T14:34:00Z">
        <w:r w:rsidR="00501C98" w:rsidRPr="00BA43D8" w:rsidDel="00C11FAD">
          <w:rPr>
            <w:rFonts w:ascii="Cambria" w:hAnsi="Cambria"/>
            <w:sz w:val="24"/>
          </w:rPr>
          <w:delText xml:space="preserve">  The</w:delText>
        </w:r>
      </w:del>
      <w:ins w:id="22" w:author="Teeej Masters" w:date="2009-05-25T14:34:00Z">
        <w:r w:rsidR="00C11FAD" w:rsidRPr="00BA43D8">
          <w:rPr>
            <w:rFonts w:ascii="Cambria" w:hAnsi="Cambria"/>
            <w:sz w:val="24"/>
          </w:rPr>
          <w:t xml:space="preserve"> The</w:t>
        </w:r>
      </w:ins>
      <w:r w:rsidR="00501C98" w:rsidRPr="00BA43D8">
        <w:rPr>
          <w:rFonts w:ascii="Cambria" w:hAnsi="Cambria"/>
          <w:sz w:val="24"/>
        </w:rPr>
        <w:t xml:space="preserve"> </w:t>
      </w:r>
      <w:r w:rsidR="00903F0A" w:rsidRPr="00BA43D8">
        <w:rPr>
          <w:rFonts w:ascii="Cambria" w:hAnsi="Cambria"/>
          <w:sz w:val="24"/>
        </w:rPr>
        <w:t>occupation</w:t>
      </w:r>
      <w:r w:rsidR="00501C98" w:rsidRPr="00BA43D8">
        <w:rPr>
          <w:rFonts w:ascii="Cambria" w:hAnsi="Cambria"/>
          <w:sz w:val="24"/>
        </w:rPr>
        <w:t xml:space="preserve"> o</w:t>
      </w:r>
      <w:r w:rsidR="00903F0A" w:rsidRPr="00BA43D8">
        <w:rPr>
          <w:rFonts w:ascii="Cambria" w:hAnsi="Cambria"/>
          <w:sz w:val="24"/>
        </w:rPr>
        <w:t>f wome</w:t>
      </w:r>
      <w:r w:rsidR="00501C98" w:rsidRPr="00BA43D8">
        <w:rPr>
          <w:rFonts w:ascii="Cambria" w:hAnsi="Cambria"/>
          <w:sz w:val="24"/>
        </w:rPr>
        <w:t xml:space="preserve">n </w:t>
      </w:r>
      <w:r w:rsidR="00903F0A" w:rsidRPr="00BA43D8">
        <w:rPr>
          <w:rFonts w:ascii="Cambria" w:hAnsi="Cambria"/>
          <w:sz w:val="24"/>
        </w:rPr>
        <w:t>was</w:t>
      </w:r>
      <w:r w:rsidR="00501C98" w:rsidRPr="00BA43D8">
        <w:rPr>
          <w:rFonts w:ascii="Cambria" w:hAnsi="Cambria"/>
          <w:sz w:val="24"/>
        </w:rPr>
        <w:t xml:space="preserve"> never thought of as</w:t>
      </w:r>
      <w:r w:rsidR="00903F0A" w:rsidRPr="00BA43D8">
        <w:rPr>
          <w:rFonts w:ascii="Cambria" w:hAnsi="Cambria"/>
          <w:sz w:val="24"/>
        </w:rPr>
        <w:t xml:space="preserve"> a</w:t>
      </w:r>
      <w:r w:rsidR="00501C98" w:rsidRPr="00BA43D8">
        <w:rPr>
          <w:rFonts w:ascii="Cambria" w:hAnsi="Cambria"/>
          <w:sz w:val="24"/>
        </w:rPr>
        <w:t xml:space="preserve"> particularly difficult </w:t>
      </w:r>
      <w:r w:rsidR="00903F0A" w:rsidRPr="00BA43D8">
        <w:rPr>
          <w:rFonts w:ascii="Cambria" w:hAnsi="Cambria"/>
          <w:sz w:val="24"/>
        </w:rPr>
        <w:t>exercise</w:t>
      </w:r>
      <w:r w:rsidR="00501C98" w:rsidRPr="00BA43D8">
        <w:rPr>
          <w:rFonts w:ascii="Cambria" w:hAnsi="Cambria"/>
          <w:sz w:val="24"/>
        </w:rPr>
        <w:t>, and thus the man was al</w:t>
      </w:r>
      <w:r w:rsidR="00496BE8" w:rsidRPr="00BA43D8">
        <w:rPr>
          <w:rFonts w:ascii="Cambria" w:hAnsi="Cambria"/>
          <w:sz w:val="24"/>
        </w:rPr>
        <w:t xml:space="preserve">ways thought of as the </w:t>
      </w:r>
      <w:r w:rsidR="00903F0A" w:rsidRPr="00BA43D8">
        <w:rPr>
          <w:rFonts w:ascii="Cambria" w:hAnsi="Cambria"/>
          <w:sz w:val="24"/>
        </w:rPr>
        <w:t>prime gender</w:t>
      </w:r>
      <w:r w:rsidR="00496BE8" w:rsidRPr="00BA43D8">
        <w:rPr>
          <w:rFonts w:ascii="Cambria" w:hAnsi="Cambria"/>
          <w:sz w:val="24"/>
        </w:rPr>
        <w:t xml:space="preserve">.  In today’s world, a world in which women have (for the most part) found their voice in society, leftover prejudices still exist.  </w:t>
      </w:r>
      <w:ins w:id="23" w:author="Teeej Masters" w:date="2009-05-25T14:36:00Z">
        <w:r w:rsidR="00D20C25">
          <w:rPr>
            <w:rFonts w:ascii="Cambria" w:hAnsi="Cambria"/>
          </w:rPr>
          <w:t>When multitasking is taken into perspective, this is apparent.</w:t>
        </w:r>
        <w:r w:rsidR="00D20C25" w:rsidRPr="00BA43D8">
          <w:rPr>
            <w:rFonts w:ascii="Cambria" w:hAnsi="Cambria"/>
            <w:sz w:val="24"/>
          </w:rPr>
          <w:t xml:space="preserve">  </w:t>
        </w:r>
      </w:ins>
      <w:del w:id="24" w:author="Teeej Masters" w:date="2009-05-25T14:36:00Z">
        <w:r w:rsidR="00496BE8" w:rsidRPr="00BA43D8" w:rsidDel="00D20C25">
          <w:rPr>
            <w:rFonts w:ascii="Cambria" w:hAnsi="Cambria"/>
            <w:sz w:val="24"/>
          </w:rPr>
          <w:delText xml:space="preserve">This is apparent </w:delText>
        </w:r>
        <w:commentRangeStart w:id="25"/>
        <w:r w:rsidR="00496BE8" w:rsidRPr="00BA43D8" w:rsidDel="00D20C25">
          <w:rPr>
            <w:rFonts w:ascii="Cambria" w:hAnsi="Cambria"/>
            <w:sz w:val="24"/>
          </w:rPr>
          <w:delText>when multitasking is taken into perspective</w:delText>
        </w:r>
        <w:commentRangeEnd w:id="25"/>
        <w:r w:rsidR="008214E8" w:rsidDel="00D20C25">
          <w:rPr>
            <w:rStyle w:val="CommentReference"/>
          </w:rPr>
          <w:commentReference w:id="25"/>
        </w:r>
        <w:r w:rsidR="00496BE8" w:rsidRPr="00BA43D8" w:rsidDel="00D20C25">
          <w:rPr>
            <w:rFonts w:ascii="Cambria" w:hAnsi="Cambria"/>
            <w:sz w:val="24"/>
          </w:rPr>
          <w:delText xml:space="preserve">.  </w:delText>
        </w:r>
      </w:del>
      <w:ins w:id="26" w:author="Teeej Masters" w:date="2009-05-25T14:37:00Z">
        <w:r w:rsidR="00D20C25" w:rsidRPr="00BA43D8">
          <w:rPr>
            <w:rFonts w:ascii="Cambria" w:hAnsi="Cambria"/>
            <w:sz w:val="24"/>
          </w:rPr>
          <w:t>The male, always known as the hunter and gatherer of a family, s</w:t>
        </w:r>
        <w:r w:rsidR="00D20C25">
          <w:rPr>
            <w:rFonts w:ascii="Cambria" w:hAnsi="Cambria"/>
          </w:rPr>
          <w:t>hould be the better multitasker</w:t>
        </w:r>
        <w:r w:rsidR="00D20C25" w:rsidRPr="00BA43D8">
          <w:rPr>
            <w:rFonts w:ascii="Cambria" w:hAnsi="Cambria"/>
            <w:sz w:val="24"/>
          </w:rPr>
          <w:t xml:space="preserve"> if he is in fact the more valuable gender.  </w:t>
        </w:r>
      </w:ins>
      <w:del w:id="27" w:author="Teeej Masters" w:date="2009-05-25T14:37:00Z">
        <w:r w:rsidR="00496BE8" w:rsidRPr="00BA43D8" w:rsidDel="00D20C25">
          <w:rPr>
            <w:rFonts w:ascii="Cambria" w:hAnsi="Cambria"/>
            <w:sz w:val="24"/>
          </w:rPr>
          <w:delText>The male, always known as the hunter and gatherer of a family, should be the better multitasker</w:delText>
        </w:r>
        <w:commentRangeStart w:id="28"/>
        <w:r w:rsidR="00496BE8" w:rsidRPr="00BA43D8" w:rsidDel="00D20C25">
          <w:rPr>
            <w:rFonts w:ascii="Cambria" w:hAnsi="Cambria"/>
            <w:sz w:val="24"/>
          </w:rPr>
          <w:delText xml:space="preserve">, </w:delText>
        </w:r>
        <w:commentRangeEnd w:id="28"/>
        <w:r w:rsidR="008214E8" w:rsidDel="00D20C25">
          <w:rPr>
            <w:rStyle w:val="CommentReference"/>
          </w:rPr>
          <w:commentReference w:id="28"/>
        </w:r>
        <w:r w:rsidR="00496BE8" w:rsidRPr="00BA43D8" w:rsidDel="00D20C25">
          <w:rPr>
            <w:rFonts w:ascii="Cambria" w:hAnsi="Cambria"/>
            <w:sz w:val="24"/>
          </w:rPr>
          <w:delText xml:space="preserve">if he is in fact the </w:delText>
        </w:r>
        <w:r w:rsidR="00903F0A" w:rsidRPr="00BA43D8" w:rsidDel="00D20C25">
          <w:rPr>
            <w:rFonts w:ascii="Cambria" w:hAnsi="Cambria"/>
            <w:sz w:val="24"/>
          </w:rPr>
          <w:delText>more valuable</w:delText>
        </w:r>
        <w:r w:rsidR="00496BE8" w:rsidRPr="00BA43D8" w:rsidDel="00D20C25">
          <w:rPr>
            <w:rFonts w:ascii="Cambria" w:hAnsi="Cambria"/>
            <w:sz w:val="24"/>
          </w:rPr>
          <w:delText xml:space="preserve"> gender.</w:delText>
        </w:r>
        <w:r w:rsidR="009D359E" w:rsidRPr="00BA43D8" w:rsidDel="00D20C25">
          <w:rPr>
            <w:rFonts w:ascii="Cambria" w:hAnsi="Cambria"/>
            <w:sz w:val="24"/>
          </w:rPr>
          <w:delText xml:space="preserve">  </w:delText>
        </w:r>
      </w:del>
      <w:r w:rsidR="009D359E" w:rsidRPr="00BA43D8">
        <w:rPr>
          <w:rFonts w:ascii="Cambria" w:hAnsi="Cambria"/>
          <w:sz w:val="24"/>
        </w:rPr>
        <w:t>Which sex, however, is truly better at multitasking?  Although many experts are in a general consensus that the true answer to this question remains equivocal, several studies have yielded results in favor of women.</w:t>
      </w:r>
    </w:p>
    <w:p w:rsidR="003E45A0" w:rsidRPr="00BA43D8" w:rsidRDefault="00474907" w:rsidP="009D359E">
      <w:pPr>
        <w:spacing w:after="0" w:line="480" w:lineRule="auto"/>
        <w:ind w:firstLine="720"/>
        <w:rPr>
          <w:sz w:val="24"/>
        </w:rPr>
      </w:pPr>
      <w:commentRangeStart w:id="29"/>
      <w:r w:rsidRPr="00BA43D8">
        <w:rPr>
          <w:sz w:val="24"/>
        </w:rPr>
        <w:t>In</w:t>
      </w:r>
      <w:commentRangeEnd w:id="29"/>
      <w:r w:rsidR="008214E8">
        <w:rPr>
          <w:rStyle w:val="CommentReference"/>
        </w:rPr>
        <w:commentReference w:id="29"/>
      </w:r>
      <w:r w:rsidRPr="00BA43D8">
        <w:rPr>
          <w:sz w:val="24"/>
        </w:rPr>
        <w:t xml:space="preserve"> order to multitask in the true sense of the word, the multiple actions completed must be done with productivity and accuracy.  Many people of both sexes claim to be adept in multitasking, however </w:t>
      </w:r>
      <w:commentRangeStart w:id="30"/>
      <w:r w:rsidRPr="00BA43D8">
        <w:rPr>
          <w:sz w:val="24"/>
        </w:rPr>
        <w:t>disregard</w:t>
      </w:r>
      <w:commentRangeEnd w:id="30"/>
      <w:r w:rsidR="008214E8">
        <w:rPr>
          <w:rStyle w:val="CommentReference"/>
        </w:rPr>
        <w:commentReference w:id="30"/>
      </w:r>
      <w:r w:rsidRPr="00BA43D8">
        <w:rPr>
          <w:sz w:val="24"/>
        </w:rPr>
        <w:t xml:space="preserve"> the efficiency or whether or not the tasks are completed correctly.  Furthermore, according to a study </w:t>
      </w:r>
      <w:r w:rsidR="003E45A0" w:rsidRPr="00BA43D8">
        <w:rPr>
          <w:sz w:val="24"/>
        </w:rPr>
        <w:t>by Dr. Glenn Wilson,</w:t>
      </w:r>
      <w:r w:rsidRPr="00BA43D8">
        <w:rPr>
          <w:sz w:val="24"/>
        </w:rPr>
        <w:t xml:space="preserve"> the average person drops as many as ten</w:t>
      </w:r>
      <w:r w:rsidR="003E45A0" w:rsidRPr="00BA43D8">
        <w:rPr>
          <w:sz w:val="24"/>
        </w:rPr>
        <w:t xml:space="preserve"> functioning</w:t>
      </w:r>
      <w:r w:rsidRPr="00BA43D8">
        <w:rPr>
          <w:sz w:val="24"/>
        </w:rPr>
        <w:t xml:space="preserve"> I.Q. points while multitasking.  This is more than double the four point I.Q. loss humans exp</w:t>
      </w:r>
      <w:r w:rsidR="003E45A0" w:rsidRPr="00BA43D8">
        <w:rPr>
          <w:sz w:val="24"/>
        </w:rPr>
        <w:t xml:space="preserve">erience while smoking marijuana.  However, the I.Q. drop for men </w:t>
      </w:r>
      <w:r w:rsidR="00617524" w:rsidRPr="00BA43D8">
        <w:rPr>
          <w:sz w:val="24"/>
        </w:rPr>
        <w:t xml:space="preserve">was </w:t>
      </w:r>
      <w:r w:rsidR="00617524">
        <w:rPr>
          <w:sz w:val="24"/>
        </w:rPr>
        <w:t>found as slightly greater</w:t>
      </w:r>
      <w:r w:rsidR="003E45A0" w:rsidRPr="00BA43D8">
        <w:rPr>
          <w:sz w:val="24"/>
        </w:rPr>
        <w:t xml:space="preserve"> than</w:t>
      </w:r>
      <w:r w:rsidR="00617524">
        <w:rPr>
          <w:sz w:val="24"/>
        </w:rPr>
        <w:t xml:space="preserve"> the </w:t>
      </w:r>
      <w:r w:rsidR="00EB7AAF">
        <w:rPr>
          <w:sz w:val="24"/>
        </w:rPr>
        <w:t>decrease</w:t>
      </w:r>
      <w:r w:rsidR="003E45A0" w:rsidRPr="00BA43D8">
        <w:rPr>
          <w:sz w:val="24"/>
        </w:rPr>
        <w:t xml:space="preserve"> for women (“Multitasking; The Real Difference Between Men and Women</w:t>
      </w:r>
      <w:r w:rsidR="00CC18AA">
        <w:rPr>
          <w:sz w:val="24"/>
        </w:rPr>
        <w:t>”</w:t>
      </w:r>
      <w:r w:rsidR="003E45A0" w:rsidRPr="00BA43D8">
        <w:rPr>
          <w:sz w:val="24"/>
        </w:rPr>
        <w:t xml:space="preserve">).  </w:t>
      </w:r>
      <w:commentRangeStart w:id="31"/>
      <w:r w:rsidR="003E45A0" w:rsidRPr="00BA43D8">
        <w:rPr>
          <w:sz w:val="24"/>
        </w:rPr>
        <w:t>The fact that men typically lose more function</w:t>
      </w:r>
      <w:r w:rsidR="00EB7AAF">
        <w:rPr>
          <w:sz w:val="24"/>
        </w:rPr>
        <w:t>ing</w:t>
      </w:r>
      <w:r w:rsidR="003E45A0" w:rsidRPr="00BA43D8">
        <w:rPr>
          <w:sz w:val="24"/>
        </w:rPr>
        <w:t xml:space="preserve"> I.Q. points while multitasking proves that women apply more brainpower to their tasks.  </w:t>
      </w:r>
      <w:commentRangeEnd w:id="31"/>
      <w:r w:rsidR="008214E8">
        <w:rPr>
          <w:rStyle w:val="CommentReference"/>
        </w:rPr>
        <w:commentReference w:id="31"/>
      </w:r>
      <w:r w:rsidR="003E45A0" w:rsidRPr="00BA43D8">
        <w:rPr>
          <w:sz w:val="24"/>
        </w:rPr>
        <w:t>However, this study does not necessarily prove that women are the superior multitaskers.</w:t>
      </w:r>
    </w:p>
    <w:p w:rsidR="00BA43D8" w:rsidRDefault="00D20C25" w:rsidP="009D359E">
      <w:pPr>
        <w:spacing w:after="0" w:line="480" w:lineRule="auto"/>
        <w:ind w:firstLine="720"/>
        <w:rPr>
          <w:sz w:val="24"/>
        </w:rPr>
      </w:pPr>
      <w:ins w:id="32" w:author="Teeej Masters" w:date="2009-05-25T14:39:00Z">
        <w:r>
          <w:t>The definition of multitasking could also be the act of completing a singular task while incorporating various resources from one’s environment.</w:t>
        </w:r>
      </w:ins>
      <w:commentRangeStart w:id="33"/>
      <w:del w:id="34" w:author="Teeej Masters" w:date="2009-05-25T14:39:00Z">
        <w:r w:rsidR="00E1797B" w:rsidRPr="00BA43D8" w:rsidDel="00D20C25">
          <w:rPr>
            <w:sz w:val="24"/>
          </w:rPr>
          <w:delText xml:space="preserve">Multitasking can also be defined as </w:delText>
        </w:r>
        <w:commentRangeEnd w:id="33"/>
        <w:r w:rsidR="008214E8" w:rsidDel="00D20C25">
          <w:rPr>
            <w:rStyle w:val="CommentReference"/>
          </w:rPr>
          <w:commentReference w:id="33"/>
        </w:r>
        <w:r w:rsidR="00E1797B" w:rsidRPr="00BA43D8" w:rsidDel="00D20C25">
          <w:rPr>
            <w:sz w:val="24"/>
          </w:rPr>
          <w:delText>completing a singular task while incorporating various resources from one’s environment.</w:delText>
        </w:r>
      </w:del>
      <w:r w:rsidR="00E1797B" w:rsidRPr="00BA43D8">
        <w:rPr>
          <w:sz w:val="24"/>
        </w:rPr>
        <w:t xml:space="preserve">  </w:t>
      </w:r>
      <w:r w:rsidR="009D359E" w:rsidRPr="00BA43D8">
        <w:rPr>
          <w:sz w:val="24"/>
        </w:rPr>
        <w:t xml:space="preserve">In another study, Dr. Christina Williams of Duke University experimented with rats and their ability to navigate a maze with clues from their environment.  The study concluded that the male lab rats </w:t>
      </w:r>
      <w:r w:rsidR="00E1797B" w:rsidRPr="00BA43D8">
        <w:rPr>
          <w:sz w:val="24"/>
        </w:rPr>
        <w:t>only responded to one or two environmental clues, while the female lab rats applied multiple clues along with a surprisin</w:t>
      </w:r>
      <w:r w:rsidR="00BA43D8" w:rsidRPr="00BA43D8">
        <w:rPr>
          <w:sz w:val="24"/>
        </w:rPr>
        <w:t xml:space="preserve">g </w:t>
      </w:r>
      <w:r w:rsidR="00BA43D8">
        <w:rPr>
          <w:sz w:val="24"/>
        </w:rPr>
        <w:t>knowledge of geometry (Criss).  This study suggests that women are more prone to using multiple cues from their environment, while men would rather implement solitary environmental prompts.</w:t>
      </w:r>
    </w:p>
    <w:p w:rsidR="0026662C" w:rsidRDefault="00BA43D8" w:rsidP="009D359E">
      <w:pPr>
        <w:spacing w:after="0" w:line="480" w:lineRule="auto"/>
        <w:ind w:firstLine="720"/>
        <w:rPr>
          <w:sz w:val="24"/>
        </w:rPr>
      </w:pPr>
      <w:r>
        <w:rPr>
          <w:sz w:val="24"/>
        </w:rPr>
        <w:t>Although the majority of evidence supports women as the superior multitaskers, many critics of the</w:t>
      </w:r>
      <w:r w:rsidR="00617524">
        <w:rPr>
          <w:sz w:val="24"/>
        </w:rPr>
        <w:t xml:space="preserve"> performed</w:t>
      </w:r>
      <w:r>
        <w:rPr>
          <w:sz w:val="24"/>
        </w:rPr>
        <w:t xml:space="preserve"> studies point out potential bias or flaws within the experiments.  First, </w:t>
      </w:r>
      <w:r w:rsidR="0026662C">
        <w:rPr>
          <w:sz w:val="24"/>
        </w:rPr>
        <w:t xml:space="preserve">most studies only conclude with women coming out slightly on top.  </w:t>
      </w:r>
      <w:commentRangeStart w:id="35"/>
      <w:r w:rsidR="0026662C">
        <w:rPr>
          <w:sz w:val="24"/>
        </w:rPr>
        <w:t>Dr. Marcel Just of Carnegie Mellon University states that women also score higher</w:t>
      </w:r>
      <w:r w:rsidR="00617524">
        <w:rPr>
          <w:sz w:val="24"/>
        </w:rPr>
        <w:t xml:space="preserve"> solely</w:t>
      </w:r>
      <w:r w:rsidR="0026662C">
        <w:rPr>
          <w:sz w:val="24"/>
        </w:rPr>
        <w:t xml:space="preserve"> in experiments that require the subjects to listen to two things simultaneously (Criss).  Dr. Just infers that men are more skillful at managing more than two tasks, and thus the better multitaskers.  However, Dr. Just’s statement is not researched in the least, and thus is not a reputable </w:t>
      </w:r>
      <w:r w:rsidR="00EB7AAF">
        <w:rPr>
          <w:sz w:val="24"/>
        </w:rPr>
        <w:t>assertion</w:t>
      </w:r>
      <w:r w:rsidR="0026662C">
        <w:rPr>
          <w:sz w:val="24"/>
        </w:rPr>
        <w:t>.  As of now, no study has been conducted in which men reign supreme.</w:t>
      </w:r>
      <w:commentRangeEnd w:id="35"/>
      <w:r w:rsidR="00772E56">
        <w:rPr>
          <w:rStyle w:val="CommentReference"/>
        </w:rPr>
        <w:commentReference w:id="35"/>
      </w:r>
    </w:p>
    <w:p w:rsidR="00EE63CE" w:rsidRDefault="00617524" w:rsidP="009D359E">
      <w:pPr>
        <w:spacing w:after="0" w:line="480" w:lineRule="auto"/>
        <w:ind w:firstLine="720"/>
        <w:rPr>
          <w:sz w:val="24"/>
        </w:rPr>
      </w:pPr>
      <w:r>
        <w:rPr>
          <w:sz w:val="24"/>
        </w:rPr>
        <w:t>As stated earlier, psychologists and s</w:t>
      </w:r>
      <w:r w:rsidR="001E1E48">
        <w:rPr>
          <w:sz w:val="24"/>
        </w:rPr>
        <w:t>cientists alike have concluded that the gender difference in multitasking is nonexistent, despite the researching leaning in the favor of females.  The concurrence sprouts from the fact that in every study, girls came out only slightly ahead</w:t>
      </w:r>
      <w:r w:rsidR="00EE63CE">
        <w:rPr>
          <w:sz w:val="24"/>
        </w:rPr>
        <w:t xml:space="preserve"> (Criss)</w:t>
      </w:r>
      <w:r w:rsidR="001E1E48">
        <w:rPr>
          <w:sz w:val="24"/>
        </w:rPr>
        <w:t>.  The results</w:t>
      </w:r>
      <w:r w:rsidR="00EE63CE">
        <w:rPr>
          <w:sz w:val="24"/>
        </w:rPr>
        <w:t xml:space="preserve"> of the research are simply not significant enough to draw a conclusion.  However, this also means that the statement that men are the better multitaskers is purely erroneous.  The truth is that the gender differences in multitasking are simply nonexistent.</w:t>
      </w:r>
    </w:p>
    <w:p w:rsidR="00500DE1" w:rsidRDefault="00EE63CE" w:rsidP="009D359E">
      <w:pPr>
        <w:spacing w:after="0" w:line="480" w:lineRule="auto"/>
        <w:ind w:firstLine="720"/>
        <w:rPr>
          <w:sz w:val="24"/>
        </w:rPr>
      </w:pPr>
      <w:r>
        <w:rPr>
          <w:sz w:val="24"/>
        </w:rPr>
        <w:t>How one performs at handling multiple tasks concurrently lucidly depends on the person.</w:t>
      </w:r>
      <w:r w:rsidR="00C90554">
        <w:rPr>
          <w:sz w:val="24"/>
        </w:rPr>
        <w:t xml:space="preserve">   Mul</w:t>
      </w:r>
      <w:r w:rsidR="00617524">
        <w:rPr>
          <w:sz w:val="24"/>
        </w:rPr>
        <w:t>titasking comes with experience,</w:t>
      </w:r>
      <w:r w:rsidR="00C90554">
        <w:rPr>
          <w:sz w:val="24"/>
        </w:rPr>
        <w:t xml:space="preserve"> not gender.</w:t>
      </w:r>
      <w:r>
        <w:rPr>
          <w:sz w:val="24"/>
        </w:rPr>
        <w:t xml:space="preserve">  My mother was able to handle </w:t>
      </w:r>
      <w:r w:rsidR="00C90554">
        <w:rPr>
          <w:sz w:val="24"/>
        </w:rPr>
        <w:t xml:space="preserve">all of those tasks while driving because of her vast experience of accomplishing each of those tasks individually.  Although currently I may not be able to complete multiple exercises in the car without endangering people, as my driving experience grows, as will my ability to multitask while driving.  </w:t>
      </w:r>
      <w:commentRangeStart w:id="36"/>
      <w:r w:rsidR="00401DF4">
        <w:rPr>
          <w:sz w:val="24"/>
        </w:rPr>
        <w:t>With experience and comfort with driving on the road, everyone will have the ability to emulate my mother,</w:t>
      </w:r>
      <w:r w:rsidR="00617524">
        <w:rPr>
          <w:sz w:val="24"/>
        </w:rPr>
        <w:t xml:space="preserve"> and</w:t>
      </w:r>
      <w:r w:rsidR="00401DF4">
        <w:rPr>
          <w:sz w:val="24"/>
        </w:rPr>
        <w:t xml:space="preserve"> drive with their knees.</w:t>
      </w:r>
      <w:commentRangeEnd w:id="36"/>
      <w:r w:rsidR="00772E56">
        <w:rPr>
          <w:rStyle w:val="CommentReference"/>
        </w:rPr>
        <w:commentReference w:id="36"/>
      </w: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Default="001742D4" w:rsidP="009D359E">
      <w:pPr>
        <w:spacing w:after="0" w:line="480" w:lineRule="auto"/>
        <w:ind w:firstLine="720"/>
        <w:rPr>
          <w:sz w:val="24"/>
        </w:rPr>
      </w:pPr>
    </w:p>
    <w:p w:rsidR="001742D4" w:rsidRPr="001742D4" w:rsidRDefault="001742D4" w:rsidP="00DD7A66">
      <w:pPr>
        <w:spacing w:after="0" w:line="480" w:lineRule="auto"/>
        <w:ind w:firstLine="720"/>
        <w:jc w:val="center"/>
        <w:outlineLvl w:val="0"/>
        <w:rPr>
          <w:sz w:val="24"/>
        </w:rPr>
      </w:pPr>
      <w:r>
        <w:rPr>
          <w:sz w:val="24"/>
        </w:rPr>
        <w:t>Works Cited</w:t>
      </w:r>
    </w:p>
    <w:p w:rsidR="001742D4" w:rsidRPr="001742D4" w:rsidRDefault="001742D4" w:rsidP="00D41C9E">
      <w:pPr>
        <w:spacing w:after="0" w:line="480" w:lineRule="auto"/>
        <w:rPr>
          <w:sz w:val="24"/>
        </w:rPr>
      </w:pPr>
      <w:r w:rsidRPr="001742D4">
        <w:rPr>
          <w:sz w:val="24"/>
        </w:rPr>
        <w:t xml:space="preserve">Criss, Brandy. "GENDER DIFFERENCES IN MULTITASKING." </w:t>
      </w:r>
      <w:r w:rsidRPr="001742D4">
        <w:rPr>
          <w:sz w:val="24"/>
          <w:u w:val="single"/>
        </w:rPr>
        <w:t xml:space="preserve">National Undergraduate Research </w:t>
      </w:r>
      <w:r w:rsidR="00D41C9E" w:rsidRPr="00D41C9E">
        <w:rPr>
          <w:sz w:val="24"/>
        </w:rPr>
        <w:tab/>
      </w:r>
      <w:r w:rsidRPr="001742D4">
        <w:rPr>
          <w:sz w:val="24"/>
          <w:u w:val="single"/>
        </w:rPr>
        <w:t>Clearinghouse</w:t>
      </w:r>
      <w:r w:rsidRPr="001742D4">
        <w:rPr>
          <w:sz w:val="24"/>
        </w:rPr>
        <w:t xml:space="preserve">. 19 Apr. 2009 </w:t>
      </w:r>
      <w:r w:rsidR="00D41C9E">
        <w:rPr>
          <w:sz w:val="24"/>
        </w:rPr>
        <w:tab/>
      </w:r>
      <w:r w:rsidRPr="001742D4">
        <w:rPr>
          <w:sz w:val="24"/>
        </w:rPr>
        <w:t>&lt;</w:t>
      </w:r>
      <w:hyperlink r:id="rId8" w:history="1">
        <w:r w:rsidR="00D41C9E" w:rsidRPr="00D41C9E">
          <w:rPr>
            <w:rStyle w:val="Hyperlink"/>
            <w:rFonts w:ascii="Arial" w:hAnsi="Arial" w:cs="Arial"/>
            <w:sz w:val="24"/>
            <w:szCs w:val="24"/>
          </w:rPr>
          <w:t>http://www.diigo.com/annotated/e4830078aee5b3d799418389a819fb3e</w:t>
        </w:r>
      </w:hyperlink>
      <w:r w:rsidRPr="001742D4">
        <w:rPr>
          <w:sz w:val="24"/>
        </w:rPr>
        <w:t>&gt;.</w:t>
      </w:r>
    </w:p>
    <w:p w:rsidR="001742D4" w:rsidRPr="001742D4" w:rsidRDefault="001742D4" w:rsidP="001742D4">
      <w:pPr>
        <w:spacing w:after="0" w:line="480" w:lineRule="auto"/>
        <w:rPr>
          <w:sz w:val="24"/>
        </w:rPr>
      </w:pPr>
      <w:r w:rsidRPr="001742D4">
        <w:rPr>
          <w:sz w:val="24"/>
        </w:rPr>
        <w:t xml:space="preserve">"Multi-Tasking; The Real Difference Between Men and Women." </w:t>
      </w:r>
      <w:r w:rsidRPr="001742D4">
        <w:rPr>
          <w:sz w:val="24"/>
          <w:u w:val="single"/>
        </w:rPr>
        <w:t>HubPages</w:t>
      </w:r>
      <w:r w:rsidRPr="001742D4">
        <w:rPr>
          <w:sz w:val="24"/>
        </w:rPr>
        <w:t xml:space="preserve">. 19 Apr. 2009 </w:t>
      </w:r>
      <w:r w:rsidR="00D41C9E">
        <w:rPr>
          <w:sz w:val="24"/>
        </w:rPr>
        <w:tab/>
      </w:r>
      <w:r w:rsidRPr="001742D4">
        <w:rPr>
          <w:sz w:val="24"/>
        </w:rPr>
        <w:t>&lt;</w:t>
      </w:r>
      <w:hyperlink r:id="rId9" w:history="1">
        <w:r w:rsidR="00D41C9E" w:rsidRPr="00D41C9E">
          <w:rPr>
            <w:rStyle w:val="Hyperlink"/>
            <w:rFonts w:ascii="Arial" w:hAnsi="Arial" w:cs="Arial"/>
            <w:sz w:val="24"/>
            <w:szCs w:val="24"/>
          </w:rPr>
          <w:t>http://www.diigo.com/05lfp</w:t>
        </w:r>
      </w:hyperlink>
      <w:r w:rsidRPr="001742D4">
        <w:rPr>
          <w:sz w:val="24"/>
        </w:rPr>
        <w:t>&gt;.</w:t>
      </w:r>
      <w:r w:rsidR="00EB7AAF">
        <w:rPr>
          <w:sz w:val="24"/>
        </w:rPr>
        <w:t xml:space="preserve">  </w:t>
      </w:r>
    </w:p>
    <w:p w:rsidR="001742D4" w:rsidRPr="001742D4" w:rsidRDefault="001742D4" w:rsidP="001742D4">
      <w:pPr>
        <w:spacing w:after="0" w:line="480" w:lineRule="auto"/>
        <w:ind w:firstLine="720"/>
        <w:jc w:val="center"/>
        <w:rPr>
          <w:sz w:val="24"/>
        </w:rPr>
      </w:pPr>
    </w:p>
    <w:p w:rsidR="00496BE8" w:rsidRPr="00BA43D8" w:rsidRDefault="00496BE8" w:rsidP="001742D4">
      <w:pPr>
        <w:spacing w:after="0" w:line="480" w:lineRule="auto"/>
        <w:ind w:firstLine="720"/>
        <w:jc w:val="center"/>
        <w:rPr>
          <w:sz w:val="24"/>
        </w:rPr>
      </w:pPr>
    </w:p>
    <w:sectPr w:rsidR="00496BE8" w:rsidRPr="00BA43D8" w:rsidSect="00C90554">
      <w:headerReference w:type="default" r:id="rId10"/>
      <w:pgSz w:w="12240" w:h="15840"/>
      <w:pgMar w:top="1440" w:right="1440" w:bottom="1440" w:left="1440" w:gutter="0"/>
      <w:titlePg/>
      <w:docGrid w:linePitch="360"/>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Matt and Becky Lane" w:date="2009-05-25T17:40:00Z" w:initials="MB">
    <w:p w:rsidR="000E22DD" w:rsidRDefault="000E22DD">
      <w:pPr>
        <w:pStyle w:val="CommentText"/>
      </w:pPr>
      <w:r>
        <w:rPr>
          <w:rStyle w:val="CommentReference"/>
        </w:rPr>
        <w:annotationRef/>
      </w:r>
      <w:r>
        <w:t>SIGNED: M. Lane (5.25.09)</w:t>
      </w:r>
    </w:p>
  </w:comment>
  <w:comment w:id="1" w:author=" " w:date="2009-04-27T22:05:00Z" w:initials="MSOffice">
    <w:p w:rsidR="00C11FAD" w:rsidRDefault="00C11FAD">
      <w:pPr>
        <w:pStyle w:val="CommentText"/>
      </w:pPr>
      <w:r>
        <w:rPr>
          <w:rStyle w:val="CommentReference"/>
        </w:rPr>
        <w:annotationRef/>
      </w:r>
      <w:r>
        <w:t>maintain simple past tense</w:t>
      </w:r>
    </w:p>
  </w:comment>
  <w:comment w:id="16" w:author=" " w:date="2009-04-27T22:07:00Z" w:initials="MSOffice">
    <w:p w:rsidR="00C11FAD" w:rsidRDefault="00C11FAD">
      <w:pPr>
        <w:pStyle w:val="CommentText"/>
      </w:pPr>
      <w:r>
        <w:rPr>
          <w:rStyle w:val="CommentReference"/>
        </w:rPr>
        <w:annotationRef/>
      </w:r>
      <w:r>
        <w:t>very nice job building to your thesis statement</w:t>
      </w:r>
    </w:p>
  </w:comment>
  <w:comment w:id="19" w:author=" " w:date="2009-04-27T22:08:00Z" w:initials="MSOffice">
    <w:p w:rsidR="00C11FAD" w:rsidRDefault="00C11FAD">
      <w:pPr>
        <w:pStyle w:val="CommentText"/>
      </w:pPr>
      <w:r>
        <w:rPr>
          <w:rStyle w:val="CommentReference"/>
        </w:rPr>
        <w:annotationRef/>
      </w:r>
      <w:r>
        <w:t>16.1</w:t>
      </w:r>
    </w:p>
  </w:comment>
  <w:comment w:id="20" w:author=" " w:date="2009-04-27T22:08:00Z" w:initials="MSOffice">
    <w:p w:rsidR="00C11FAD" w:rsidRDefault="00C11FAD">
      <w:pPr>
        <w:pStyle w:val="CommentText"/>
      </w:pPr>
      <w:r>
        <w:rPr>
          <w:rStyle w:val="CommentReference"/>
        </w:rPr>
        <w:annotationRef/>
      </w:r>
      <w:r>
        <w:t>5.7</w:t>
      </w:r>
    </w:p>
  </w:comment>
  <w:comment w:id="25" w:author=" " w:date="2009-04-27T22:09:00Z" w:initials="MSOffice">
    <w:p w:rsidR="00C11FAD" w:rsidRDefault="00C11FAD">
      <w:pPr>
        <w:pStyle w:val="CommentText"/>
      </w:pPr>
      <w:r>
        <w:rPr>
          <w:rStyle w:val="CommentReference"/>
        </w:rPr>
        <w:annotationRef/>
      </w:r>
      <w:r>
        <w:t>9.3</w:t>
      </w:r>
    </w:p>
  </w:comment>
  <w:comment w:id="28" w:author=" " w:date="2009-04-27T22:09:00Z" w:initials="MSOffice">
    <w:p w:rsidR="00C11FAD" w:rsidRDefault="00C11FAD">
      <w:pPr>
        <w:pStyle w:val="CommentText"/>
      </w:pPr>
      <w:r>
        <w:rPr>
          <w:rStyle w:val="CommentReference"/>
        </w:rPr>
        <w:annotationRef/>
      </w:r>
      <w:r>
        <w:t>5.7</w:t>
      </w:r>
    </w:p>
  </w:comment>
  <w:comment w:id="29" w:author=" " w:date="2009-04-27T22:09:00Z" w:initials="MSOffice">
    <w:p w:rsidR="00C11FAD" w:rsidRDefault="00C11FAD">
      <w:pPr>
        <w:pStyle w:val="CommentText"/>
      </w:pPr>
      <w:r>
        <w:rPr>
          <w:rStyle w:val="CommentReference"/>
        </w:rPr>
        <w:annotationRef/>
      </w:r>
      <w:r>
        <w:t>Did the font just switch?</w:t>
      </w:r>
    </w:p>
  </w:comment>
  <w:comment w:id="30" w:author=" " w:date="2009-04-27T22:10:00Z" w:initials="MSOffice">
    <w:p w:rsidR="00C11FAD" w:rsidRDefault="00C11FAD">
      <w:pPr>
        <w:pStyle w:val="CommentText"/>
      </w:pPr>
      <w:r>
        <w:rPr>
          <w:rStyle w:val="CommentReference"/>
        </w:rPr>
        <w:annotationRef/>
      </w:r>
      <w:r>
        <w:t>need a subject here</w:t>
      </w:r>
    </w:p>
  </w:comment>
  <w:comment w:id="31" w:author=" " w:date="2009-04-27T22:10:00Z" w:initials="MSOffice">
    <w:p w:rsidR="00C11FAD" w:rsidRDefault="00C11FAD">
      <w:pPr>
        <w:pStyle w:val="CommentText"/>
      </w:pPr>
      <w:r>
        <w:rPr>
          <w:rStyle w:val="CommentReference"/>
        </w:rPr>
        <w:annotationRef/>
      </w:r>
      <w:r>
        <w:t>Good start, but this very interesting research deserves more than one sentence of analysis/reflection from you.</w:t>
      </w:r>
    </w:p>
  </w:comment>
  <w:comment w:id="33" w:author=" " w:date="2009-04-27T22:11:00Z" w:initials="MSOffice">
    <w:p w:rsidR="00C11FAD" w:rsidRDefault="00C11FAD">
      <w:pPr>
        <w:pStyle w:val="CommentText"/>
      </w:pPr>
      <w:r>
        <w:rPr>
          <w:rStyle w:val="CommentReference"/>
        </w:rPr>
        <w:annotationRef/>
      </w:r>
      <w:r>
        <w:t>9.3</w:t>
      </w:r>
    </w:p>
  </w:comment>
  <w:comment w:id="35" w:author=" " w:date="2009-04-27T22:13:00Z" w:initials="MSOffice">
    <w:p w:rsidR="00C11FAD" w:rsidRDefault="00C11FAD">
      <w:pPr>
        <w:pStyle w:val="CommentText"/>
      </w:pPr>
      <w:r>
        <w:rPr>
          <w:rStyle w:val="CommentReference"/>
        </w:rPr>
        <w:annotationRef/>
      </w:r>
      <w:r>
        <w:t>Good job recognizing the counterargument.</w:t>
      </w:r>
    </w:p>
  </w:comment>
  <w:comment w:id="36" w:author=" " w:date="2009-04-27T22:14:00Z" w:initials="MSOffice">
    <w:p w:rsidR="00C11FAD" w:rsidRDefault="00C11FAD">
      <w:pPr>
        <w:pStyle w:val="CommentText"/>
      </w:pPr>
      <w:r>
        <w:rPr>
          <w:rStyle w:val="CommentReference"/>
        </w:rPr>
        <w:annotationRef/>
      </w:r>
      <w:r>
        <w:t>great conclusion</w:t>
      </w:r>
    </w:p>
  </w:comment>
</w:comments>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B55F94" w:rsidRDefault="00B55F94" w:rsidP="00787E96">
      <w:pPr>
        <w:spacing w:after="0" w:line="240" w:lineRule="auto"/>
      </w:pPr>
      <w:r>
        <w:separator/>
      </w:r>
    </w:p>
  </w:endnote>
  <w:endnote w:type="continuationSeparator" w:id="1">
    <w:p w:rsidR="00B55F94" w:rsidRDefault="00B55F94" w:rsidP="00787E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B55F94" w:rsidRDefault="00B55F94" w:rsidP="00787E96">
      <w:pPr>
        <w:spacing w:after="0" w:line="240" w:lineRule="auto"/>
      </w:pPr>
      <w:r>
        <w:separator/>
      </w:r>
    </w:p>
  </w:footnote>
  <w:footnote w:type="continuationSeparator" w:id="1">
    <w:p w:rsidR="00B55F94" w:rsidRDefault="00B55F94" w:rsidP="00787E96">
      <w:pPr>
        <w:spacing w:after="0" w:line="240" w:lineRule="auto"/>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11FAD" w:rsidRDefault="00C11FAD" w:rsidP="00C90554">
    <w:pPr>
      <w:pStyle w:val="Header"/>
      <w:jc w:val="right"/>
    </w:pPr>
    <w:r>
      <w:t xml:space="preserve">Masters </w:t>
    </w:r>
    <w:r w:rsidR="00566BA6">
      <w:rPr>
        <w:rStyle w:val="PageNumber"/>
      </w:rPr>
      <w:fldChar w:fldCharType="begin"/>
    </w:r>
    <w:r>
      <w:rPr>
        <w:rStyle w:val="PageNumber"/>
      </w:rPr>
      <w:instrText xml:space="preserve"> PAGE </w:instrText>
    </w:r>
    <w:r w:rsidR="00566BA6">
      <w:rPr>
        <w:rStyle w:val="PageNumber"/>
      </w:rPr>
      <w:fldChar w:fldCharType="separate"/>
    </w:r>
    <w:r w:rsidR="00DD7A66">
      <w:rPr>
        <w:rStyle w:val="PageNumber"/>
        <w:noProof/>
      </w:rPr>
      <w:t>5</w:t>
    </w:r>
    <w:r w:rsidR="00566BA6">
      <w:rPr>
        <w:rStyle w:val="PageNumber"/>
      </w:rPr>
      <w:fldChar w:fldCharType="end"/>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FE"/>
    <w:multiLevelType w:val="singleLevel"/>
    <w:tmpl w:val="45FE7276"/>
    <w:lvl w:ilvl="0">
      <w:numFmt w:val="bullet"/>
      <w:lvlText w:val="*"/>
      <w:lvlJc w:val="left"/>
    </w:lvl>
  </w:abstractNum>
  <w:num w:numId="1">
    <w:abstractNumId w:val="0"/>
    <w:lvlOverride w:ilvl="0">
      <w:lvl w:ilvl="0">
        <w:numFmt w:val="bullet"/>
        <w:lvlText w:val="–"/>
        <w:legacy w:legacy="1" w:legacySpace="0" w:legacyIndent="0"/>
        <w:lvlJc w:val="left"/>
        <w:rPr>
          <w:rFonts w:ascii="Times New Roman" w:hAnsi="Times New Roman" w:hint="default"/>
          <w:sz w:val="28"/>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trackRevisions/>
  <w:doNotTrackMoves/>
  <w:defaultTabStop w:val="720"/>
  <w:characterSpacingControl w:val="doNotCompress"/>
  <w:footnotePr>
    <w:footnote w:id="0"/>
    <w:footnote w:id="1"/>
  </w:footnotePr>
  <w:endnotePr>
    <w:endnote w:id="0"/>
    <w:endnote w:id="1"/>
  </w:endnotePr>
  <w:compat/>
  <w:rsids>
    <w:rsidRoot w:val="006251A0"/>
    <w:rsid w:val="000A697D"/>
    <w:rsid w:val="000E22DD"/>
    <w:rsid w:val="00104C74"/>
    <w:rsid w:val="00135414"/>
    <w:rsid w:val="001742D4"/>
    <w:rsid w:val="001E1E48"/>
    <w:rsid w:val="0026662C"/>
    <w:rsid w:val="002A4CF2"/>
    <w:rsid w:val="002E6B49"/>
    <w:rsid w:val="003E45A0"/>
    <w:rsid w:val="00401DF4"/>
    <w:rsid w:val="00417A0C"/>
    <w:rsid w:val="00474907"/>
    <w:rsid w:val="00496BE8"/>
    <w:rsid w:val="004A36BF"/>
    <w:rsid w:val="00500DE1"/>
    <w:rsid w:val="00501C98"/>
    <w:rsid w:val="00532D1A"/>
    <w:rsid w:val="00566BA6"/>
    <w:rsid w:val="005A4349"/>
    <w:rsid w:val="00617524"/>
    <w:rsid w:val="006251A0"/>
    <w:rsid w:val="00632D8F"/>
    <w:rsid w:val="007146D2"/>
    <w:rsid w:val="00772E56"/>
    <w:rsid w:val="00787E96"/>
    <w:rsid w:val="007B5ABD"/>
    <w:rsid w:val="008214E8"/>
    <w:rsid w:val="00903F0A"/>
    <w:rsid w:val="00973975"/>
    <w:rsid w:val="009D359E"/>
    <w:rsid w:val="009D6C5E"/>
    <w:rsid w:val="00A0031A"/>
    <w:rsid w:val="00B55F94"/>
    <w:rsid w:val="00BA43D8"/>
    <w:rsid w:val="00C11FAD"/>
    <w:rsid w:val="00C90554"/>
    <w:rsid w:val="00CC18AA"/>
    <w:rsid w:val="00D20C25"/>
    <w:rsid w:val="00D41C9E"/>
    <w:rsid w:val="00D57573"/>
    <w:rsid w:val="00D94446"/>
    <w:rsid w:val="00DB3B1C"/>
    <w:rsid w:val="00DD516A"/>
    <w:rsid w:val="00DD7A66"/>
    <w:rsid w:val="00E1797B"/>
    <w:rsid w:val="00E373AA"/>
    <w:rsid w:val="00EA4F1F"/>
    <w:rsid w:val="00EB7AAF"/>
    <w:rsid w:val="00ED7D16"/>
    <w:rsid w:val="00EE63CE"/>
    <w:rsid w:val="00F304DD"/>
  </w:rsids>
  <m:mathPr>
    <m:mathFont m:val="Arial Narrow"/>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54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A4F1F"/>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EA4F1F"/>
  </w:style>
  <w:style w:type="paragraph" w:styleId="Footer">
    <w:name w:val="footer"/>
    <w:basedOn w:val="Normal"/>
    <w:link w:val="FooterChar"/>
    <w:uiPriority w:val="99"/>
    <w:semiHidden/>
    <w:unhideWhenUsed/>
    <w:rsid w:val="00EA4F1F"/>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EA4F1F"/>
  </w:style>
  <w:style w:type="character" w:styleId="PageNumber">
    <w:name w:val="page number"/>
    <w:basedOn w:val="DefaultParagraphFont"/>
    <w:uiPriority w:val="99"/>
    <w:semiHidden/>
    <w:unhideWhenUsed/>
    <w:rsid w:val="00C90554"/>
  </w:style>
  <w:style w:type="character" w:styleId="Hyperlink">
    <w:name w:val="Hyperlink"/>
    <w:basedOn w:val="DefaultParagraphFont"/>
    <w:rsid w:val="00EB7AAF"/>
    <w:rPr>
      <w:color w:val="0000FF" w:themeColor="hyperlink"/>
      <w:u w:val="single"/>
    </w:rPr>
  </w:style>
  <w:style w:type="character" w:styleId="FollowedHyperlink">
    <w:name w:val="FollowedHyperlink"/>
    <w:basedOn w:val="DefaultParagraphFont"/>
    <w:rsid w:val="00EB7AAF"/>
    <w:rPr>
      <w:color w:val="800080" w:themeColor="followedHyperlink"/>
      <w:u w:val="single"/>
    </w:rPr>
  </w:style>
  <w:style w:type="character" w:styleId="CommentReference">
    <w:name w:val="annotation reference"/>
    <w:basedOn w:val="DefaultParagraphFont"/>
    <w:rsid w:val="008214E8"/>
    <w:rPr>
      <w:sz w:val="16"/>
      <w:szCs w:val="16"/>
    </w:rPr>
  </w:style>
  <w:style w:type="paragraph" w:styleId="CommentText">
    <w:name w:val="annotation text"/>
    <w:basedOn w:val="Normal"/>
    <w:link w:val="CommentTextChar"/>
    <w:rsid w:val="008214E8"/>
    <w:pPr>
      <w:spacing w:line="240" w:lineRule="auto"/>
    </w:pPr>
    <w:rPr>
      <w:sz w:val="20"/>
      <w:szCs w:val="20"/>
    </w:rPr>
  </w:style>
  <w:style w:type="character" w:customStyle="1" w:styleId="CommentTextChar">
    <w:name w:val="Comment Text Char"/>
    <w:basedOn w:val="DefaultParagraphFont"/>
    <w:link w:val="CommentText"/>
    <w:rsid w:val="008214E8"/>
    <w:rPr>
      <w:sz w:val="20"/>
      <w:szCs w:val="20"/>
    </w:rPr>
  </w:style>
  <w:style w:type="paragraph" w:styleId="CommentSubject">
    <w:name w:val="annotation subject"/>
    <w:basedOn w:val="CommentText"/>
    <w:next w:val="CommentText"/>
    <w:link w:val="CommentSubjectChar"/>
    <w:rsid w:val="008214E8"/>
    <w:rPr>
      <w:b/>
      <w:bCs/>
    </w:rPr>
  </w:style>
  <w:style w:type="character" w:customStyle="1" w:styleId="CommentSubjectChar">
    <w:name w:val="Comment Subject Char"/>
    <w:basedOn w:val="CommentTextChar"/>
    <w:link w:val="CommentSubject"/>
    <w:rsid w:val="008214E8"/>
    <w:rPr>
      <w:b/>
      <w:bCs/>
    </w:rPr>
  </w:style>
  <w:style w:type="paragraph" w:styleId="BalloonText">
    <w:name w:val="Balloon Text"/>
    <w:basedOn w:val="Normal"/>
    <w:link w:val="BalloonTextChar"/>
    <w:rsid w:val="00821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214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diigo.com/annotated/e4830078aee5b3d799418389a819fb3e" TargetMode="External"/><Relationship Id="rId4" Type="http://schemas.openxmlformats.org/officeDocument/2006/relationships/webSettings" Target="webSettings.xml"/><Relationship Id="rId10" Type="http://schemas.openxmlformats.org/officeDocument/2006/relationships/header" Target="header1.xml"/><Relationship Id="rId5" Type="http://schemas.openxmlformats.org/officeDocument/2006/relationships/footnotes" Target="footnotes.xml"/><Relationship Id="rId7" Type="http://schemas.openxmlformats.org/officeDocument/2006/relationships/comments" Target="comment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yperlink" Target="http://www.diigo.com/05lfp" TargetMode="Externa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978</Words>
  <Characters>5580</Characters>
  <Application>Microsoft Word 12.0.0</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Teeej Masters</cp:lastModifiedBy>
  <cp:revision>2</cp:revision>
  <dcterms:created xsi:type="dcterms:W3CDTF">2009-05-30T16:09:00Z</dcterms:created>
  <dcterms:modified xsi:type="dcterms:W3CDTF">2009-05-30T16:09:00Z</dcterms:modified>
</cp:coreProperties>
</file>